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BD9AF6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7FEE8DE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578CF08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6AB3720" w14:textId="63F112F4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47A8AE1" w14:textId="77777777" w:rsidTr="003606E4">
        <w:trPr>
          <w:trHeight w:val="451"/>
        </w:trPr>
        <w:tc>
          <w:tcPr>
            <w:tcW w:w="1728" w:type="dxa"/>
          </w:tcPr>
          <w:p w14:paraId="216EC2E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390B7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C2EDD1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CE47ED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4E3D75F" w14:textId="3270F7C7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701666E" w14:textId="77777777" w:rsidTr="003606E4">
        <w:trPr>
          <w:trHeight w:val="451"/>
        </w:trPr>
        <w:tc>
          <w:tcPr>
            <w:tcW w:w="1728" w:type="dxa"/>
          </w:tcPr>
          <w:p w14:paraId="63CA57B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493D93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BC35411" w14:textId="77777777" w:rsidR="00727F63" w:rsidRPr="00E03B4B" w:rsidDel="00470813" w:rsidRDefault="00727F63" w:rsidP="007F080D">
      <w:pPr>
        <w:spacing w:after="120" w:line="276" w:lineRule="auto"/>
        <w:rPr>
          <w:del w:id="1" w:author="Andres Krzysztof" w:date="2025-06-16T08:21:00Z" w16du:dateUtc="2025-06-16T06:21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F7CDC4D" w14:textId="77777777" w:rsidR="00727F63" w:rsidRPr="00E03B4B" w:rsidDel="00470813" w:rsidRDefault="00727F63" w:rsidP="007F080D">
      <w:pPr>
        <w:spacing w:after="120" w:line="276" w:lineRule="auto"/>
        <w:rPr>
          <w:del w:id="2" w:author="Andres Krzysztof" w:date="2025-06-16T08:21:00Z" w16du:dateUtc="2025-06-16T06:21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D0884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AC03602" w14:textId="1ECFE4D3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EC0F100" w14:textId="77777777" w:rsidTr="003606E4">
        <w:trPr>
          <w:trHeight w:val="451"/>
        </w:trPr>
        <w:tc>
          <w:tcPr>
            <w:tcW w:w="1728" w:type="dxa"/>
          </w:tcPr>
          <w:p w14:paraId="2AE4A16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0119D0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AEA6B5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E24900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B5D81F" w14:textId="288A2A40" w:rsidR="00B170EC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 w:rsid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C779A6" w:rsidRPr="00C779A6">
        <w:rPr>
          <w:rFonts w:ascii="Arial" w:eastAsia="Times New Roman" w:hAnsi="Arial" w:cs="Arial"/>
          <w:kern w:val="0"/>
          <w:sz w:val="24"/>
          <w:szCs w:val="24"/>
          <w:lang w:eastAsia="pl-PL"/>
        </w:rPr>
        <w:t>(zakaz podwójnego finansowania dotyczy ponoszonych wydatków podlegających wsparciu z budżetu UE, a nie zakazu aplikowania o dofinansowanie w różnych instrumentach unijnego wsparcia)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F432654" w14:textId="77777777" w:rsidTr="003606E4">
        <w:trPr>
          <w:trHeight w:val="451"/>
        </w:trPr>
        <w:tc>
          <w:tcPr>
            <w:tcW w:w="1728" w:type="dxa"/>
          </w:tcPr>
          <w:p w14:paraId="6A31020A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5281F3C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E221CC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DB734AB" w14:textId="77777777" w:rsidR="00727F63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AEFA3" w14:textId="5783AA8C" w:rsidR="00FE2619" w:rsidRPr="00E03B4B" w:rsidRDefault="0017190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0C701A6F" w14:textId="3D41FD66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43B2C9E6" w14:textId="4C33F416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>art. 9 ustawy z dnia 28 października 2002 r. o odpowiedzialności podmiotów zbiorowych za czyny zabronione pod groźbą kary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,</w:t>
      </w:r>
    </w:p>
    <w:p w14:paraId="3CF85186" w14:textId="0027CD6F" w:rsidR="00DF2A63" w:rsidRPr="00E03B4B" w:rsidRDefault="00D06F77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B131047" w14:textId="3191171E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A67FF76" w14:textId="77777777" w:rsidTr="003606E4">
        <w:trPr>
          <w:trHeight w:val="451"/>
        </w:trPr>
        <w:tc>
          <w:tcPr>
            <w:tcW w:w="1728" w:type="dxa"/>
          </w:tcPr>
          <w:p w14:paraId="25647665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A1ECB3F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2C027F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0C9D6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A45D074" w14:textId="1200BBD9" w:rsidR="0074212D" w:rsidRPr="0074212D" w:rsidRDefault="002C7081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F6A4640" w14:textId="77777777" w:rsidTr="00F91A7F">
        <w:trPr>
          <w:trHeight w:val="451"/>
        </w:trPr>
        <w:tc>
          <w:tcPr>
            <w:tcW w:w="1728" w:type="dxa"/>
          </w:tcPr>
          <w:p w14:paraId="135AD400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83C005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B15D532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FA0D819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188F1784" w14:textId="20745987" w:rsidR="0074212D" w:rsidRPr="0074212D" w:rsidRDefault="002C7081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r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r w:rsidR="00FE0108">
        <w:rPr>
          <w:rFonts w:ascii="Arial" w:hAnsi="Arial" w:cs="Arial"/>
          <w:iCs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3AF0820E" w14:textId="77777777" w:rsidTr="00F91A7F">
        <w:trPr>
          <w:trHeight w:val="451"/>
        </w:trPr>
        <w:tc>
          <w:tcPr>
            <w:tcW w:w="1728" w:type="dxa"/>
          </w:tcPr>
          <w:p w14:paraId="4485F407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1EF788C" w14:textId="77777777" w:rsidR="00F85B33" w:rsidRPr="0074212D" w:rsidRDefault="00F85B33" w:rsidP="00F91A7F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7BA1BD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275AE324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4C8B6AA" w14:textId="233A82D1" w:rsidR="00B170EC" w:rsidRPr="00E03B4B" w:rsidRDefault="004C60CA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3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1E48339" w14:textId="77777777" w:rsidTr="003606E4">
        <w:trPr>
          <w:trHeight w:val="451"/>
        </w:trPr>
        <w:tc>
          <w:tcPr>
            <w:tcW w:w="1728" w:type="dxa"/>
          </w:tcPr>
          <w:p w14:paraId="031488C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5CF044B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3"/>
    </w:tbl>
    <w:p w14:paraId="38F008E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933A2C" w14:textId="61708A00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p w14:paraId="0FB0CACD" w14:textId="0C96C855" w:rsidR="00F8411C" w:rsidRDefault="004C60CA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F8411C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bottomFromText="160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28"/>
        <w:gridCol w:w="1102"/>
      </w:tblGrid>
      <w:tr w:rsidR="00F8411C" w14:paraId="401AEA06" w14:textId="77777777" w:rsidTr="00F8411C">
        <w:trPr>
          <w:trHeight w:val="451"/>
        </w:trPr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0C57C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84E38F" w14:textId="77777777" w:rsidR="00F8411C" w:rsidRDefault="00F8411C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>
              <w:rPr>
                <w:rFonts w:ascii="Arial Narrow" w:hAnsi="Arial Narrow" w:cs="Arial"/>
                <w:b/>
              </w:rPr>
              <w:t xml:space="preserve">   </w:t>
            </w:r>
            <w:r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90B26F" w14:textId="77777777" w:rsidR="00F8411C" w:rsidRDefault="00F8411C" w:rsidP="00F8411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2760D30" w14:textId="77777777" w:rsidR="00CE46FD" w:rsidDel="00470813" w:rsidRDefault="00CE46FD" w:rsidP="007F080D">
      <w:pPr>
        <w:spacing w:after="120" w:line="276" w:lineRule="auto"/>
        <w:rPr>
          <w:del w:id="4" w:author="Andres Krzysztof" w:date="2025-06-16T08:21:00Z" w16du:dateUtc="2025-06-16T06:21:00Z"/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3CD6D4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E7261A" w14:textId="725FC59C" w:rsidR="00B170EC" w:rsidRPr="00E03B4B" w:rsidRDefault="00F8411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3AE34B63" w14:textId="77777777" w:rsidTr="003606E4">
        <w:trPr>
          <w:trHeight w:val="451"/>
        </w:trPr>
        <w:tc>
          <w:tcPr>
            <w:tcW w:w="1728" w:type="dxa"/>
          </w:tcPr>
          <w:p w14:paraId="60AD61F9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69485F0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CCFF0E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059A2E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9CAB78E" w14:textId="5F2CD600" w:rsidR="00B170EC" w:rsidRPr="00E03B4B" w:rsidRDefault="00F90B4B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66EA318" w14:textId="77777777" w:rsidTr="003606E4">
        <w:trPr>
          <w:trHeight w:val="451"/>
        </w:trPr>
        <w:tc>
          <w:tcPr>
            <w:tcW w:w="1728" w:type="dxa"/>
          </w:tcPr>
          <w:p w14:paraId="50F09B4D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982B536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D73BEB0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5CDE6F0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014E652" w14:textId="561AA03B" w:rsidR="00FE2619" w:rsidRPr="00E03B4B" w:rsidRDefault="00F8411C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4C60CA"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F90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14:paraId="00CCA616" w14:textId="77777777" w:rsidTr="003606E4">
        <w:trPr>
          <w:trHeight w:val="451"/>
        </w:trPr>
        <w:tc>
          <w:tcPr>
            <w:tcW w:w="1728" w:type="dxa"/>
          </w:tcPr>
          <w:p w14:paraId="7CD49C92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3878381" w14:textId="77777777" w:rsidR="00F85B33" w:rsidRPr="00E03B4B" w:rsidRDefault="00F85B33" w:rsidP="003606E4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60C52A3" w14:textId="77777777" w:rsidR="00FE2619" w:rsidRPr="007F080D" w:rsidRDefault="00FE2619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FE2619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5EA6A3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9465A9D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3E7A8B6A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043F13E" wp14:editId="398AB5C9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6505E">
          <w:fldChar w:fldCharType="begin"/>
        </w:r>
        <w:r w:rsidR="00F1112A">
          <w:instrText>PAGE   \* MERGEFORMAT</w:instrText>
        </w:r>
        <w:r w:rsidR="0036505E">
          <w:fldChar w:fldCharType="separate"/>
        </w:r>
        <w:r w:rsidR="00B84FC2">
          <w:rPr>
            <w:noProof/>
          </w:rPr>
          <w:t>1</w:t>
        </w:r>
        <w:r w:rsidR="0036505E">
          <w:fldChar w:fldCharType="end"/>
        </w:r>
      </w:p>
    </w:sdtContent>
  </w:sdt>
  <w:p w14:paraId="7E43314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3AEAB8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45197857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4B21ED" w14:textId="5681D64B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Andres Krzysztof">
    <w15:presenceInfo w15:providerId="AD" w15:userId="S-1-5-21-1871256238-1184215134-557001197-5888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revisionView w:markup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0EC"/>
    <w:rsid w:val="00011540"/>
    <w:rsid w:val="00017CA1"/>
    <w:rsid w:val="00020F35"/>
    <w:rsid w:val="000A7B1A"/>
    <w:rsid w:val="000E267E"/>
    <w:rsid w:val="000E3207"/>
    <w:rsid w:val="00117A45"/>
    <w:rsid w:val="00132EC8"/>
    <w:rsid w:val="001335E3"/>
    <w:rsid w:val="00165328"/>
    <w:rsid w:val="0017190C"/>
    <w:rsid w:val="00186D01"/>
    <w:rsid w:val="002C7081"/>
    <w:rsid w:val="002E2B24"/>
    <w:rsid w:val="00345885"/>
    <w:rsid w:val="0036505E"/>
    <w:rsid w:val="00392086"/>
    <w:rsid w:val="003B2C40"/>
    <w:rsid w:val="003C7FAB"/>
    <w:rsid w:val="003D2441"/>
    <w:rsid w:val="003E7CCF"/>
    <w:rsid w:val="003F0371"/>
    <w:rsid w:val="00470813"/>
    <w:rsid w:val="00472412"/>
    <w:rsid w:val="004A152C"/>
    <w:rsid w:val="004C60CA"/>
    <w:rsid w:val="004D55F1"/>
    <w:rsid w:val="004D7087"/>
    <w:rsid w:val="004F2EE3"/>
    <w:rsid w:val="005258FF"/>
    <w:rsid w:val="0052765F"/>
    <w:rsid w:val="00535DE8"/>
    <w:rsid w:val="00541DBE"/>
    <w:rsid w:val="005555D5"/>
    <w:rsid w:val="005B6CDD"/>
    <w:rsid w:val="00604154"/>
    <w:rsid w:val="006A51C8"/>
    <w:rsid w:val="00727F63"/>
    <w:rsid w:val="0073596C"/>
    <w:rsid w:val="0074212D"/>
    <w:rsid w:val="007457AF"/>
    <w:rsid w:val="00755A53"/>
    <w:rsid w:val="0076584D"/>
    <w:rsid w:val="007A4B3F"/>
    <w:rsid w:val="007F080D"/>
    <w:rsid w:val="007F3E80"/>
    <w:rsid w:val="007F7157"/>
    <w:rsid w:val="00800A09"/>
    <w:rsid w:val="00806E89"/>
    <w:rsid w:val="00822B97"/>
    <w:rsid w:val="00833524"/>
    <w:rsid w:val="00860582"/>
    <w:rsid w:val="00860B4A"/>
    <w:rsid w:val="008C099F"/>
    <w:rsid w:val="008D5269"/>
    <w:rsid w:val="00961098"/>
    <w:rsid w:val="00966ECF"/>
    <w:rsid w:val="00973DE5"/>
    <w:rsid w:val="009D16B3"/>
    <w:rsid w:val="009D6EE2"/>
    <w:rsid w:val="009E5BBF"/>
    <w:rsid w:val="009E5C4B"/>
    <w:rsid w:val="00A11494"/>
    <w:rsid w:val="00A4556D"/>
    <w:rsid w:val="00A61EAF"/>
    <w:rsid w:val="00A66092"/>
    <w:rsid w:val="00AB4FBC"/>
    <w:rsid w:val="00B170EC"/>
    <w:rsid w:val="00B2619E"/>
    <w:rsid w:val="00B57424"/>
    <w:rsid w:val="00B84FC2"/>
    <w:rsid w:val="00BA3D20"/>
    <w:rsid w:val="00BB7B1F"/>
    <w:rsid w:val="00BC4E55"/>
    <w:rsid w:val="00BC6392"/>
    <w:rsid w:val="00BD29C8"/>
    <w:rsid w:val="00C522CE"/>
    <w:rsid w:val="00C779A6"/>
    <w:rsid w:val="00C870D7"/>
    <w:rsid w:val="00C95342"/>
    <w:rsid w:val="00CA2752"/>
    <w:rsid w:val="00CA48EC"/>
    <w:rsid w:val="00CD17DE"/>
    <w:rsid w:val="00CE46FD"/>
    <w:rsid w:val="00D01CB8"/>
    <w:rsid w:val="00D06F77"/>
    <w:rsid w:val="00D12DBA"/>
    <w:rsid w:val="00D45AFC"/>
    <w:rsid w:val="00D73BD0"/>
    <w:rsid w:val="00D74530"/>
    <w:rsid w:val="00DF2A63"/>
    <w:rsid w:val="00DF36D4"/>
    <w:rsid w:val="00E03B4B"/>
    <w:rsid w:val="00E2494D"/>
    <w:rsid w:val="00E34BFF"/>
    <w:rsid w:val="00EA5BE2"/>
    <w:rsid w:val="00F1112A"/>
    <w:rsid w:val="00F569ED"/>
    <w:rsid w:val="00F77A27"/>
    <w:rsid w:val="00F80F96"/>
    <w:rsid w:val="00F8411C"/>
    <w:rsid w:val="00F85B33"/>
    <w:rsid w:val="00F90B4B"/>
    <w:rsid w:val="00FA19B6"/>
    <w:rsid w:val="00FA49AB"/>
    <w:rsid w:val="00FE0108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CCBF74"/>
  <w15:docId w15:val="{AF9B6E5F-F735-4BCB-B9A1-68983F87A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617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3D1003-FC49-434A-917D-8DB3CD0671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3</Pages>
  <Words>572</Words>
  <Characters>3438</Characters>
  <Application>Microsoft Office Word</Application>
  <DocSecurity>0</DocSecurity>
  <Lines>28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Andres Krzysztof</cp:lastModifiedBy>
  <cp:revision>22</cp:revision>
  <cp:lastPrinted>2023-06-20T11:20:00Z</cp:lastPrinted>
  <dcterms:created xsi:type="dcterms:W3CDTF">2024-09-16T08:37:00Z</dcterms:created>
  <dcterms:modified xsi:type="dcterms:W3CDTF">2025-06-16T06:31:00Z</dcterms:modified>
</cp:coreProperties>
</file>