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BA929" w14:textId="77777777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 xml:space="preserve"> </w:t>
      </w:r>
      <w:r w:rsidR="00BD1D1A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Partnera</w:t>
      </w:r>
    </w:p>
    <w:p w14:paraId="62D55F76" w14:textId="77777777" w:rsidR="007F7FEC" w:rsidRPr="002A76BE" w:rsidRDefault="007F7FEC" w:rsidP="007F7FEC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r w:rsidRPr="002A76BE">
        <w:rPr>
          <w:rFonts w:ascii="Arial" w:eastAsia="Times New Roman" w:hAnsi="Arial" w:cs="Arial"/>
          <w:i/>
          <w:iCs/>
          <w:kern w:val="0"/>
          <w:lang w:eastAsia="pl-PL"/>
        </w:rPr>
        <w:t>Akty prawne – aktualne na dzień składania podpisu</w:t>
      </w:r>
    </w:p>
    <w:p w14:paraId="2EBC1C57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19813B8" w14:textId="77777777" w:rsidR="00780EBB" w:rsidRPr="00E03B4B" w:rsidRDefault="00780EBB" w:rsidP="00A937A8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jest podmiotem wykluczonym z możliwości ubiegania się o dofinansowanie: </w:t>
      </w:r>
    </w:p>
    <w:p w14:paraId="423932B7" w14:textId="44B05C22" w:rsidR="00780EBB" w:rsidRPr="00E03B4B" w:rsidDel="00E5526E" w:rsidRDefault="00780EBB" w:rsidP="00A937A8">
      <w:pPr>
        <w:spacing w:after="120" w:line="276" w:lineRule="auto"/>
        <w:rPr>
          <w:del w:id="0" w:author="Ciszyńska Justyna" w:date="2025-09-11T12:42:00Z" w16du:dateUtc="2025-09-11T10:42:00Z"/>
          <w:rFonts w:ascii="Arial" w:eastAsia="Times New Roman" w:hAnsi="Arial" w:cs="Arial"/>
          <w:kern w:val="0"/>
          <w:sz w:val="24"/>
          <w:szCs w:val="24"/>
          <w:lang w:eastAsia="pl-PL"/>
        </w:rPr>
      </w:pPr>
      <w:del w:id="1" w:author="Ciszyńska Justyna" w:date="2025-09-11T12:42:00Z" w16du:dateUtc="2025-09-11T10:42:00Z">
        <w:r w:rsidRPr="00E03B4B" w:rsidDel="00E5526E">
          <w:rPr>
            <w:rFonts w:ascii="Arial" w:eastAsia="Times New Roman" w:hAnsi="Arial" w:cs="Arial"/>
            <w:kern w:val="0"/>
            <w:sz w:val="24"/>
            <w:szCs w:val="24"/>
            <w:lang w:eastAsia="pl-PL"/>
          </w:rPr>
          <w:delText xml:space="preserve">1) </w:delText>
        </w:r>
        <w:commentRangeStart w:id="2"/>
        <w:r w:rsidRPr="00E03B4B" w:rsidDel="00E5526E">
          <w:rPr>
            <w:rFonts w:ascii="Arial" w:eastAsia="Times New Roman" w:hAnsi="Arial" w:cs="Arial"/>
            <w:kern w:val="0"/>
            <w:sz w:val="24"/>
            <w:szCs w:val="24"/>
            <w:lang w:eastAsia="pl-PL"/>
          </w:rPr>
          <w:delText xml:space="preserve">na podstawie art. 207 ust. 4 ustawy z dnia 27 sierpnia 2009 r. o finansach publicznych, </w:delText>
        </w:r>
        <w:commentRangeEnd w:id="2"/>
        <w:r w:rsidR="00892F8F" w:rsidDel="00E5526E">
          <w:rPr>
            <w:rStyle w:val="Odwoaniedokomentarza"/>
          </w:rPr>
          <w:commentReference w:id="2"/>
        </w:r>
      </w:del>
    </w:p>
    <w:p w14:paraId="275B6B27" w14:textId="4BF8E705" w:rsidR="00780EBB" w:rsidRPr="00E03B4B" w:rsidRDefault="00780EBB" w:rsidP="00A937A8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del w:id="3" w:author="Ciszyńska Justyna" w:date="2025-09-11T12:42:00Z" w16du:dateUtc="2025-09-11T10:42:00Z">
        <w:r w:rsidRPr="00E03B4B" w:rsidDel="00E5526E">
          <w:rPr>
            <w:rFonts w:ascii="Arial" w:eastAsia="Times New Roman" w:hAnsi="Arial" w:cs="Arial"/>
            <w:kern w:val="0"/>
            <w:sz w:val="24"/>
            <w:szCs w:val="24"/>
            <w:lang w:eastAsia="pl-PL"/>
          </w:rPr>
          <w:delText>2</w:delText>
        </w:r>
      </w:del>
      <w:ins w:id="4" w:author="Ciszyńska Justyna" w:date="2025-09-11T12:42:00Z" w16du:dateUtc="2025-09-11T10:42:00Z">
        <w:r w:rsidR="00E5526E">
          <w:rPr>
            <w:rFonts w:ascii="Arial" w:eastAsia="Times New Roman" w:hAnsi="Arial" w:cs="Arial"/>
            <w:kern w:val="0"/>
            <w:sz w:val="24"/>
            <w:szCs w:val="24"/>
            <w:lang w:eastAsia="pl-PL"/>
          </w:rPr>
          <w:t>1</w:t>
        </w:r>
      </w:ins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) na podstawie art. 12 ustawy z dnia 15 czerwca 2012 r. o skutkach powierzania wykonywania pracy cudzoziemcom przebywającym wbrew przepisom na terytorium Rzeczypospolitej Polskiej</w:t>
      </w:r>
      <w:r w:rsidRPr="00C95342">
        <w:rPr>
          <w:rFonts w:ascii="Arial" w:eastAsia="Times New Roman" w:hAnsi="Arial" w:cs="Arial"/>
          <w:kern w:val="0"/>
          <w:sz w:val="24"/>
          <w:szCs w:val="24"/>
          <w:lang w:eastAsia="pl-PL"/>
        </w:rPr>
        <w:t>,</w:t>
      </w:r>
    </w:p>
    <w:p w14:paraId="792A7FD8" w14:textId="435E300D" w:rsidR="00780EBB" w:rsidRPr="00E03B4B" w:rsidRDefault="00780EBB" w:rsidP="00A937A8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del w:id="5" w:author="Mokrzycka Angelika" w:date="2025-10-08T08:16:00Z" w16du:dateUtc="2025-10-08T06:16:00Z">
        <w:r w:rsidRPr="00E03B4B" w:rsidDel="000D6CB3">
          <w:rPr>
            <w:rFonts w:ascii="Arial" w:eastAsia="Times New Roman" w:hAnsi="Arial" w:cs="Arial"/>
            <w:kern w:val="0"/>
            <w:sz w:val="24"/>
            <w:szCs w:val="24"/>
            <w:lang w:eastAsia="pl-PL"/>
          </w:rPr>
          <w:delText>3</w:delText>
        </w:r>
      </w:del>
      <w:del w:id="6" w:author="Ciszyńska Justyna" w:date="2025-09-11T12:42:00Z" w16du:dateUtc="2025-09-11T10:42:00Z">
        <w:r w:rsidRPr="00E03B4B" w:rsidDel="00E5526E">
          <w:rPr>
            <w:rFonts w:ascii="Arial" w:eastAsia="Times New Roman" w:hAnsi="Arial" w:cs="Arial"/>
            <w:kern w:val="0"/>
            <w:sz w:val="24"/>
            <w:szCs w:val="24"/>
            <w:lang w:eastAsia="pl-PL"/>
          </w:rPr>
          <w:delText>)</w:delText>
        </w:r>
      </w:del>
      <w:ins w:id="7" w:author="Ciszyńska Justyna" w:date="2025-09-11T12:42:00Z" w16du:dateUtc="2025-09-11T10:42:00Z">
        <w:r w:rsidR="00E5526E">
          <w:rPr>
            <w:rFonts w:ascii="Arial" w:eastAsia="Times New Roman" w:hAnsi="Arial" w:cs="Arial"/>
            <w:kern w:val="0"/>
            <w:sz w:val="24"/>
            <w:szCs w:val="24"/>
            <w:lang w:eastAsia="pl-PL"/>
          </w:rPr>
          <w:t>2</w:t>
        </w:r>
      </w:ins>
      <w:ins w:id="8" w:author="Mokrzycka Angelika" w:date="2025-10-08T08:16:00Z" w16du:dateUtc="2025-10-08T06:16:00Z">
        <w:r w:rsidR="000D6CB3">
          <w:rPr>
            <w:rFonts w:ascii="Arial" w:eastAsia="Times New Roman" w:hAnsi="Arial" w:cs="Arial"/>
            <w:kern w:val="0"/>
            <w:sz w:val="24"/>
            <w:szCs w:val="24"/>
            <w:lang w:eastAsia="pl-PL"/>
          </w:rPr>
          <w:t>)</w:t>
        </w:r>
      </w:ins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na podstawie </w:t>
      </w:r>
      <w:r w:rsidRPr="00E03B4B">
        <w:rPr>
          <w:rFonts w:ascii="Arial" w:hAnsi="Arial" w:cs="Arial"/>
          <w:sz w:val="24"/>
          <w:szCs w:val="24"/>
        </w:rPr>
        <w:t xml:space="preserve">art. 9 ustawy z dnia 28 października 2002 r. o odpowiedzialności podmiotów zbiorowych za czyny zabronione pod groźbą kary </w:t>
      </w:r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(Dz.U. 2023, poz. 659),</w:t>
      </w:r>
    </w:p>
    <w:p w14:paraId="6E778903" w14:textId="538FD099" w:rsidR="00780EBB" w:rsidRPr="00E03B4B" w:rsidRDefault="00780EBB" w:rsidP="00A937A8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del w:id="9" w:author="Ciszyńska Justyna" w:date="2025-09-11T12:42:00Z" w16du:dateUtc="2025-09-11T10:42:00Z">
        <w:r w:rsidRPr="00E03B4B" w:rsidDel="00E5526E">
          <w:rPr>
            <w:rFonts w:ascii="Arial" w:eastAsia="Times New Roman" w:hAnsi="Arial" w:cs="Arial"/>
            <w:kern w:val="36"/>
            <w:sz w:val="24"/>
            <w:szCs w:val="24"/>
            <w:lang w:eastAsia="pl-PL"/>
          </w:rPr>
          <w:delText>4</w:delText>
        </w:r>
      </w:del>
      <w:ins w:id="10" w:author="Ciszyńska Justyna" w:date="2025-09-11T12:42:00Z" w16du:dateUtc="2025-09-11T10:42:00Z">
        <w:r w:rsidR="00E5526E">
          <w:rPr>
            <w:rFonts w:ascii="Arial" w:eastAsia="Times New Roman" w:hAnsi="Arial" w:cs="Arial"/>
            <w:kern w:val="36"/>
            <w:sz w:val="24"/>
            <w:szCs w:val="24"/>
            <w:lang w:eastAsia="pl-PL"/>
          </w:rPr>
          <w:t>3</w:t>
        </w:r>
      </w:ins>
      <w:r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) na podstawie</w:t>
      </w:r>
      <w:r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Pr="00E03B4B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p w14:paraId="7AD0288E" w14:textId="77777777" w:rsidR="00780EBB" w:rsidRPr="00CE46FD" w:rsidRDefault="00780EBB" w:rsidP="00780EBB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Jednocześnie oświadczam, że w przypadku zmiany stanu faktycznego powodującej, iż niniejsze oświadczenie staje się nieprawdziwe, zobowiązuję się do pisemnego poinformowania Instytucji Zarządzającej FEWL,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02CA3" w14:paraId="0BB96C40" w14:textId="77777777" w:rsidTr="00910C11">
        <w:trPr>
          <w:trHeight w:val="451"/>
        </w:trPr>
        <w:tc>
          <w:tcPr>
            <w:tcW w:w="1728" w:type="dxa"/>
          </w:tcPr>
          <w:p w14:paraId="1EB0C227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E1521AA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37A7F88" w14:textId="77777777"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D7B6BA8" w14:textId="77777777" w:rsidR="00B371CD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2DDF169" w14:textId="77777777" w:rsidR="00B371CD" w:rsidRPr="00E03B4B" w:rsidRDefault="00D17E9F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B371C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</w:t>
      </w:r>
      <w:r w:rsidR="00780EB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</w:t>
      </w:r>
      <w:r w:rsidR="00780EB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posiada 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zaleg</w:t>
      </w:r>
      <w:r w:rsidR="00780EB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łości </w:t>
      </w:r>
      <w:r w:rsidR="00780EBB"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="00780EBB" w:rsidRPr="00B371C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02CA3" w14:paraId="05149A14" w14:textId="77777777" w:rsidTr="00910C11">
        <w:trPr>
          <w:trHeight w:val="451"/>
        </w:trPr>
        <w:tc>
          <w:tcPr>
            <w:tcW w:w="1728" w:type="dxa"/>
          </w:tcPr>
          <w:p w14:paraId="078319D9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B833EFF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026791CA" w14:textId="77777777"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A509F6A" w14:textId="77777777" w:rsidR="00727F63" w:rsidRPr="00E03B4B" w:rsidRDefault="00727F63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20085B7" w14:textId="4ECBCB7C" w:rsidR="00232526" w:rsidRPr="0074212D" w:rsidRDefault="00EC2B57" w:rsidP="00232526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3</w:t>
      </w:r>
      <w:r w:rsidR="00232526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232526" w:rsidRPr="0074212D">
        <w:rPr>
          <w:rFonts w:ascii="Arial" w:hAnsi="Arial" w:cs="Arial"/>
          <w:iCs/>
          <w:sz w:val="24"/>
          <w:szCs w:val="24"/>
        </w:rPr>
        <w:t xml:space="preserve">Oświadczam, że </w:t>
      </w:r>
      <w:ins w:id="11" w:author="Ciszyńska Justyna" w:date="2025-09-11T12:42:00Z" w16du:dateUtc="2025-09-11T10:42:00Z">
        <w:r w:rsidR="00E5526E">
          <w:rPr>
            <w:rFonts w:ascii="Arial" w:hAnsi="Arial" w:cs="Arial"/>
            <w:iCs/>
            <w:sz w:val="24"/>
            <w:szCs w:val="24"/>
          </w:rPr>
          <w:t>podmiot, który reprezentuję, nie podjął żadnych działań dyskryminujących</w:t>
        </w:r>
      </w:ins>
      <w:ins w:id="12" w:author="Mokrzycka Angelika" w:date="2026-02-11T10:16:00Z" w16du:dateUtc="2026-02-11T09:16:00Z">
        <w:r w:rsidR="00F75775">
          <w:rPr>
            <w:rFonts w:ascii="Arial" w:hAnsi="Arial" w:cs="Arial"/>
            <w:iCs/>
            <w:sz w:val="24"/>
            <w:szCs w:val="24"/>
          </w:rPr>
          <w:t>,</w:t>
        </w:r>
      </w:ins>
      <w:ins w:id="13" w:author="Ciszyńska Justyna" w:date="2025-09-11T12:42:00Z" w16du:dateUtc="2025-09-11T10:42:00Z">
        <w:r w:rsidR="00E5526E">
          <w:rPr>
            <w:rFonts w:ascii="Arial" w:hAnsi="Arial" w:cs="Arial"/>
            <w:iCs/>
            <w:sz w:val="24"/>
            <w:szCs w:val="24"/>
          </w:rPr>
          <w:t xml:space="preserve"> sprzecznych z zasadami, o których mowa w art. 9 ust. 3 Rozporządzenia PE i Rady nr 2021/1060</w:t>
        </w:r>
      </w:ins>
      <w:del w:id="14" w:author="Ciszyńska Justyna" w:date="2025-09-11T12:42:00Z" w16du:dateUtc="2025-09-11T10:42:00Z">
        <w:r w:rsidR="00232526" w:rsidRPr="0074212D" w:rsidDel="00E5526E">
          <w:rPr>
            <w:rFonts w:ascii="Arial" w:hAnsi="Arial" w:cs="Arial"/>
            <w:sz w:val="24"/>
            <w:szCs w:val="24"/>
          </w:rPr>
          <w:delText xml:space="preserve">na terenie JST (która jest </w:delText>
        </w:r>
        <w:r w:rsidR="00232526" w:rsidDel="00E5526E">
          <w:rPr>
            <w:rFonts w:ascii="Arial" w:hAnsi="Arial" w:cs="Arial"/>
            <w:sz w:val="24"/>
            <w:szCs w:val="24"/>
          </w:rPr>
          <w:delText>Partnerem,</w:delText>
        </w:r>
        <w:r w:rsidR="00232526" w:rsidRPr="0074212D" w:rsidDel="00E5526E">
          <w:rPr>
            <w:rFonts w:ascii="Arial" w:hAnsi="Arial" w:cs="Arial"/>
            <w:sz w:val="24"/>
            <w:szCs w:val="24"/>
          </w:rPr>
          <w:delText xml:space="preserve"> lub której podmiot zależny lub kontrolowany jest </w:delText>
        </w:r>
        <w:r w:rsidR="00232526" w:rsidDel="00E5526E">
          <w:rPr>
            <w:rFonts w:ascii="Arial" w:hAnsi="Arial" w:cs="Arial"/>
            <w:sz w:val="24"/>
            <w:szCs w:val="24"/>
          </w:rPr>
          <w:delText>Partnerem</w:delText>
        </w:r>
        <w:r w:rsidR="00232526" w:rsidRPr="0074212D" w:rsidDel="00E5526E">
          <w:rPr>
            <w:rFonts w:ascii="Arial" w:hAnsi="Arial" w:cs="Arial"/>
            <w:sz w:val="24"/>
            <w:szCs w:val="24"/>
          </w:rPr>
          <w:delText>) nie obowiązują żadne ustanowione przez organy tej JST dyskryminujące akty prawa miejscowego</w:delText>
        </w:r>
      </w:del>
      <w:r w:rsidR="00232526" w:rsidRPr="0074212D">
        <w:rPr>
          <w:rFonts w:ascii="Arial" w:hAnsi="Arial" w:cs="Arial"/>
          <w:sz w:val="24"/>
          <w:szCs w:val="24"/>
        </w:rPr>
        <w:t>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6241C2" w:rsidRPr="00E03B4B" w14:paraId="1CCFDE02" w14:textId="77777777" w:rsidTr="002E2451">
        <w:trPr>
          <w:trHeight w:val="451"/>
        </w:trPr>
        <w:tc>
          <w:tcPr>
            <w:tcW w:w="1728" w:type="dxa"/>
          </w:tcPr>
          <w:p w14:paraId="4916B704" w14:textId="77777777" w:rsidR="006241C2" w:rsidRPr="00E03B4B" w:rsidRDefault="006241C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777DFC3" w14:textId="77777777" w:rsidR="006241C2" w:rsidRPr="00E03B4B" w:rsidRDefault="006241C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D84C5F8" w14:textId="77777777" w:rsidR="00232526" w:rsidRDefault="00232526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9ABB3BB" w14:textId="77777777" w:rsidR="00232526" w:rsidRDefault="00232526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79921E8" w14:textId="77777777" w:rsidR="003513EC" w:rsidRDefault="003513EC" w:rsidP="003513EC">
      <w:pPr>
        <w:spacing w:after="120" w:line="276" w:lineRule="auto"/>
        <w:rPr>
          <w:ins w:id="15" w:author="Ciszyńska Justyna" w:date="2025-03-04T08:58:00Z" w16du:dateUtc="2025-03-04T07:58:00Z"/>
          <w:rFonts w:ascii="Arial" w:eastAsia="Times New Roman" w:hAnsi="Arial" w:cs="Arial"/>
          <w:kern w:val="0"/>
          <w:sz w:val="24"/>
          <w:szCs w:val="24"/>
          <w:lang w:eastAsia="pl-PL"/>
        </w:rPr>
      </w:pPr>
      <w:ins w:id="16" w:author="Ciszyńska Justyna" w:date="2025-03-04T08:58:00Z" w16du:dateUtc="2025-03-04T07:58:00Z">
        <w:r>
          <w:rPr>
            <w:rFonts w:ascii="Arial" w:eastAsia="Times New Roman" w:hAnsi="Arial" w:cs="Arial"/>
            <w:kern w:val="0"/>
            <w:sz w:val="24"/>
            <w:szCs w:val="24"/>
            <w:lang w:eastAsia="pl-PL"/>
          </w:rPr>
          <w:t>4</w:t>
        </w:r>
        <w:r w:rsidRPr="0048168D">
          <w:rPr>
            <w:rFonts w:ascii="Arial" w:eastAsia="Times New Roman" w:hAnsi="Arial" w:cs="Arial"/>
            <w:kern w:val="0"/>
            <w:sz w:val="24"/>
            <w:szCs w:val="24"/>
            <w:lang w:eastAsia="pl-PL"/>
          </w:rPr>
          <w:t xml:space="preserve">. Oświadczam, że w przypadku przyznania przez Zarząd Województwa Lubuskiego </w:t>
        </w:r>
        <w:r>
          <w:rPr>
            <w:rFonts w:ascii="Arial" w:eastAsia="Times New Roman" w:hAnsi="Arial" w:cs="Arial"/>
            <w:kern w:val="0"/>
            <w:sz w:val="24"/>
            <w:szCs w:val="24"/>
            <w:lang w:eastAsia="pl-PL"/>
          </w:rPr>
          <w:t xml:space="preserve">Liderowi projektu </w:t>
        </w:r>
        <w:r w:rsidRPr="0048168D">
          <w:rPr>
            <w:rFonts w:ascii="Arial" w:eastAsia="Times New Roman" w:hAnsi="Arial" w:cs="Arial"/>
            <w:kern w:val="0"/>
            <w:sz w:val="24"/>
            <w:szCs w:val="24"/>
            <w:lang w:eastAsia="pl-PL"/>
          </w:rPr>
          <w:t xml:space="preserve">dofinansowania na realizację projektu, zapewnione zostaną środki finansowe na </w:t>
        </w:r>
        <w:r w:rsidRPr="0048168D">
          <w:rPr>
            <w:rFonts w:ascii="Arial" w:hAnsi="Arial" w:cs="Arial"/>
            <w:sz w:val="24"/>
            <w:szCs w:val="24"/>
          </w:rPr>
          <w:t>współfinansowanie tego projektu</w:t>
        </w:r>
        <w:r w:rsidRPr="0048168D">
          <w:rPr>
            <w:rFonts w:ascii="Arial" w:eastAsia="Times New Roman" w:hAnsi="Arial" w:cs="Arial"/>
            <w:kern w:val="0"/>
            <w:sz w:val="24"/>
            <w:szCs w:val="24"/>
            <w:lang w:eastAsia="pl-PL"/>
          </w:rPr>
          <w:t>.</w:t>
        </w:r>
      </w:ins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3513EC" w:rsidRPr="00E03B4B" w14:paraId="21773253" w14:textId="77777777" w:rsidTr="00BC3C93">
        <w:trPr>
          <w:trHeight w:val="451"/>
          <w:ins w:id="17" w:author="Ciszyńska Justyna" w:date="2025-03-04T08:58:00Z"/>
        </w:trPr>
        <w:tc>
          <w:tcPr>
            <w:tcW w:w="1728" w:type="dxa"/>
          </w:tcPr>
          <w:p w14:paraId="78B6A3A9" w14:textId="77777777" w:rsidR="003513EC" w:rsidRPr="00E03B4B" w:rsidRDefault="003513EC" w:rsidP="00BC3C93">
            <w:pPr>
              <w:spacing w:after="120" w:line="276" w:lineRule="auto"/>
              <w:rPr>
                <w:ins w:id="18" w:author="Ciszyńska Justyna" w:date="2025-03-04T08:58:00Z" w16du:dateUtc="2025-03-04T07:58:00Z"/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ins w:id="19" w:author="Ciszyńska Justyna" w:date="2025-03-04T08:58:00Z" w16du:dateUtc="2025-03-04T07:58:00Z">
              <w:r w:rsidRPr="00E03B4B">
                <w:rPr>
                  <w:rFonts w:ascii="Arial" w:eastAsia="Times New Roman" w:hAnsi="Arial" w:cs="Arial"/>
                  <w:kern w:val="0"/>
                  <w:sz w:val="24"/>
                  <w:szCs w:val="24"/>
                  <w:lang w:eastAsia="pl-PL"/>
                </w:rPr>
                <w:t>Odpowiedź</w:t>
              </w:r>
            </w:ins>
          </w:p>
        </w:tc>
        <w:tc>
          <w:tcPr>
            <w:tcW w:w="1102" w:type="dxa"/>
          </w:tcPr>
          <w:p w14:paraId="11B17732" w14:textId="77777777" w:rsidR="003513EC" w:rsidRPr="00E03B4B" w:rsidRDefault="003513EC" w:rsidP="00BC3C93">
            <w:pPr>
              <w:spacing w:after="120" w:line="276" w:lineRule="auto"/>
              <w:rPr>
                <w:ins w:id="20" w:author="Ciszyńska Justyna" w:date="2025-03-04T08:58:00Z" w16du:dateUtc="2025-03-04T07:58:00Z"/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ins w:id="21" w:author="Ciszyńska Justyna" w:date="2025-03-04T08:58:00Z" w16du:dateUtc="2025-03-04T07:58:00Z">
              <w:r w:rsidRPr="00E03B4B">
                <w:rPr>
                  <w:rFonts w:ascii="Arial Narrow" w:hAnsi="Arial Narrow" w:cs="Arial"/>
                  <w:b/>
                  <w:sz w:val="24"/>
                  <w:szCs w:val="24"/>
                </w:rPr>
                <w:t xml:space="preserve">□ </w:t>
              </w:r>
              <w:r w:rsidRPr="00E03B4B">
                <w:rPr>
                  <w:rFonts w:ascii="Arial Narrow" w:hAnsi="Arial Narrow" w:cs="Arial"/>
                  <w:b/>
                </w:rPr>
                <w:t xml:space="preserve">   </w:t>
              </w:r>
              <w:r w:rsidRPr="00E03B4B">
                <w:rPr>
                  <w:rFonts w:ascii="Arial" w:eastAsia="Times New Roman" w:hAnsi="Arial" w:cs="Arial"/>
                  <w:kern w:val="0"/>
                  <w:sz w:val="24"/>
                  <w:szCs w:val="24"/>
                  <w:lang w:eastAsia="pl-PL"/>
                </w:rPr>
                <w:t>Tak</w:t>
              </w:r>
            </w:ins>
          </w:p>
        </w:tc>
        <w:tc>
          <w:tcPr>
            <w:tcW w:w="1701" w:type="dxa"/>
          </w:tcPr>
          <w:p w14:paraId="603662BF" w14:textId="77777777" w:rsidR="003513EC" w:rsidRPr="00E03B4B" w:rsidRDefault="003513EC" w:rsidP="00BC3C93">
            <w:pPr>
              <w:spacing w:after="120" w:line="276" w:lineRule="auto"/>
              <w:rPr>
                <w:ins w:id="22" w:author="Ciszyńska Justyna" w:date="2025-03-04T08:58:00Z" w16du:dateUtc="2025-03-04T07:58:00Z"/>
                <w:rFonts w:ascii="Arial Narrow" w:hAnsi="Arial Narrow" w:cs="Arial"/>
                <w:b/>
                <w:sz w:val="24"/>
                <w:szCs w:val="24"/>
              </w:rPr>
            </w:pPr>
            <w:ins w:id="23" w:author="Ciszyńska Justyna" w:date="2025-03-04T08:58:00Z" w16du:dateUtc="2025-03-04T07:58:00Z">
              <w:r w:rsidRPr="00E03B4B">
                <w:rPr>
                  <w:rFonts w:ascii="Arial Narrow" w:hAnsi="Arial Narrow" w:cs="Arial"/>
                  <w:b/>
                  <w:sz w:val="24"/>
                  <w:szCs w:val="24"/>
                </w:rPr>
                <w:t>□</w:t>
              </w:r>
              <w:r w:rsidRPr="00E03B4B">
                <w:rPr>
                  <w:rFonts w:ascii="Arial Narrow" w:hAnsi="Arial Narrow" w:cs="Arial"/>
                  <w:b/>
                </w:rPr>
                <w:t xml:space="preserve">   </w:t>
              </w:r>
              <w:r w:rsidRPr="00E03B4B">
                <w:rPr>
                  <w:rFonts w:ascii="Arial" w:eastAsia="Times New Roman" w:hAnsi="Arial" w:cs="Arial"/>
                  <w:kern w:val="0"/>
                  <w:sz w:val="24"/>
                  <w:szCs w:val="24"/>
                  <w:lang w:eastAsia="pl-PL"/>
                </w:rPr>
                <w:t>Nie dotyczy</w:t>
              </w:r>
            </w:ins>
          </w:p>
        </w:tc>
      </w:tr>
    </w:tbl>
    <w:p w14:paraId="74D25412" w14:textId="77777777" w:rsidR="003513EC" w:rsidRDefault="003513EC" w:rsidP="003513EC">
      <w:pPr>
        <w:spacing w:after="120" w:line="276" w:lineRule="auto"/>
        <w:rPr>
          <w:ins w:id="24" w:author="Ciszyńska Justyna" w:date="2025-03-04T08:58:00Z" w16du:dateUtc="2025-03-04T07:58:00Z"/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2DD014F" w14:textId="77777777" w:rsidR="003513EC" w:rsidRDefault="003513EC" w:rsidP="00232526">
      <w:pPr>
        <w:spacing w:after="120" w:line="276" w:lineRule="auto"/>
        <w:rPr>
          <w:ins w:id="25" w:author="Ciszyńska Justyna" w:date="2025-03-04T08:58:00Z" w16du:dateUtc="2025-03-04T07:58:00Z"/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25A2ED0" w14:textId="77777777" w:rsidR="003513EC" w:rsidRDefault="003513EC" w:rsidP="00232526">
      <w:pPr>
        <w:spacing w:after="120" w:line="276" w:lineRule="auto"/>
        <w:rPr>
          <w:ins w:id="26" w:author="Ciszyńska Justyna" w:date="2025-03-04T08:58:00Z" w16du:dateUtc="2025-03-04T07:58:00Z"/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B1AD17E" w14:textId="2461D55C" w:rsidR="00232526" w:rsidRPr="00E03B4B" w:rsidRDefault="00EC2B57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del w:id="27" w:author="Mokrzycka Angelika" w:date="2025-10-08T08:16:00Z" w16du:dateUtc="2025-10-08T06:16:00Z">
        <w:r w:rsidDel="000D6CB3">
          <w:rPr>
            <w:rFonts w:ascii="Arial" w:eastAsia="Times New Roman" w:hAnsi="Arial" w:cs="Arial"/>
            <w:kern w:val="0"/>
            <w:sz w:val="24"/>
            <w:szCs w:val="24"/>
            <w:lang w:eastAsia="pl-PL"/>
          </w:rPr>
          <w:lastRenderedPageBreak/>
          <w:delText>4</w:delText>
        </w:r>
      </w:del>
      <w:ins w:id="28" w:author="Mokrzycka Angelika" w:date="2025-10-08T08:16:00Z" w16du:dateUtc="2025-10-08T06:16:00Z">
        <w:r w:rsidR="000D6CB3">
          <w:rPr>
            <w:rFonts w:ascii="Arial" w:eastAsia="Times New Roman" w:hAnsi="Arial" w:cs="Arial"/>
            <w:kern w:val="0"/>
            <w:sz w:val="24"/>
            <w:szCs w:val="24"/>
            <w:lang w:eastAsia="pl-PL"/>
          </w:rPr>
          <w:t>5</w:t>
        </w:r>
      </w:ins>
      <w:r w:rsidR="00232526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232526" w:rsidRPr="00302513">
        <w:rPr>
          <w:rFonts w:ascii="Arial" w:eastAsia="Times New Roman" w:hAnsi="Arial" w:cs="Arial"/>
          <w:kern w:val="0"/>
          <w:sz w:val="24"/>
          <w:szCs w:val="24"/>
          <w:lang w:eastAsia="pl-PL"/>
        </w:rPr>
        <w:t>Oświadczam, że treść przedstawionego wniosku o dofinansowanie jest mi znana i została przeze mnie zaakceptowana.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C34072" w:rsidRPr="00E03B4B" w14:paraId="468D33B3" w14:textId="77777777" w:rsidTr="00A937A8">
        <w:trPr>
          <w:trHeight w:val="451"/>
        </w:trPr>
        <w:tc>
          <w:tcPr>
            <w:tcW w:w="1728" w:type="dxa"/>
          </w:tcPr>
          <w:p w14:paraId="7EE3B054" w14:textId="77777777" w:rsidR="00C34072" w:rsidRPr="00E03B4B" w:rsidRDefault="00C3407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FF07388" w14:textId="77777777" w:rsidR="00C34072" w:rsidRPr="00E03B4B" w:rsidRDefault="00C3407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2052748" w14:textId="77777777" w:rsidR="00232526" w:rsidRPr="00E03B4B" w:rsidRDefault="00232526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AC0B30D" w14:textId="77777777" w:rsidR="00EC2B57" w:rsidRDefault="00EC2B57" w:rsidP="00EC2B57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DA1AE8D" w14:textId="19934751" w:rsidR="00EC2B57" w:rsidRPr="00E03B4B" w:rsidRDefault="00EC2B57" w:rsidP="00EC2B57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del w:id="29" w:author="Mokrzycka Angelika" w:date="2025-10-08T08:16:00Z" w16du:dateUtc="2025-10-08T06:16:00Z">
        <w:r w:rsidDel="000D6CB3">
          <w:rPr>
            <w:rFonts w:ascii="Arial" w:eastAsia="Times New Roman" w:hAnsi="Arial" w:cs="Arial"/>
            <w:kern w:val="0"/>
            <w:sz w:val="24"/>
            <w:szCs w:val="24"/>
            <w:lang w:eastAsia="pl-PL"/>
          </w:rPr>
          <w:delText>5</w:delText>
        </w:r>
      </w:del>
      <w:ins w:id="30" w:author="Mokrzycka Angelika" w:date="2025-10-08T08:16:00Z" w16du:dateUtc="2025-10-08T06:16:00Z">
        <w:r w:rsidR="000D6CB3">
          <w:rPr>
            <w:rFonts w:ascii="Arial" w:eastAsia="Times New Roman" w:hAnsi="Arial" w:cs="Arial"/>
            <w:kern w:val="0"/>
            <w:sz w:val="24"/>
            <w:szCs w:val="24"/>
            <w:lang w:eastAsia="pl-PL"/>
          </w:rPr>
          <w:t>6</w:t>
        </w:r>
      </w:ins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EC2B57" w14:paraId="1A0C1940" w14:textId="77777777" w:rsidTr="00024C31">
        <w:trPr>
          <w:trHeight w:val="451"/>
        </w:trPr>
        <w:tc>
          <w:tcPr>
            <w:tcW w:w="1728" w:type="dxa"/>
          </w:tcPr>
          <w:p w14:paraId="5EB20CDF" w14:textId="77777777" w:rsidR="00EC2B57" w:rsidRPr="00E03B4B" w:rsidRDefault="00EC2B57" w:rsidP="00024C3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FA4A2F2" w14:textId="77777777" w:rsidR="00EC2B57" w:rsidRPr="00E03B4B" w:rsidRDefault="00EC2B57" w:rsidP="00024C3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5D315F20" w14:textId="77777777" w:rsidR="00EC2B57" w:rsidRDefault="00EC2B57" w:rsidP="00EC2B57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5CC54DD" w14:textId="77777777" w:rsidR="00D61DAC" w:rsidRDefault="00D61DAC" w:rsidP="00D61DAC">
      <w:pPr>
        <w:autoSpaceDE w:val="0"/>
        <w:autoSpaceDN w:val="0"/>
        <w:adjustRightInd w:val="0"/>
        <w:spacing w:line="240" w:lineRule="auto"/>
        <w:ind w:left="5240" w:firstLine="6"/>
        <w:jc w:val="center"/>
        <w:rPr>
          <w:rFonts w:ascii="Arial" w:hAnsi="Arial" w:cs="Arial"/>
          <w:i/>
          <w:iCs/>
          <w:color w:val="000000"/>
          <w:sz w:val="20"/>
          <w:szCs w:val="20"/>
          <w:lang w:eastAsia="pl-PL"/>
        </w:rPr>
      </w:pPr>
    </w:p>
    <w:p w14:paraId="39DFA9A0" w14:textId="11A5CC00" w:rsidR="00D61DAC" w:rsidDel="000D6CB3" w:rsidRDefault="00D61DAC" w:rsidP="00D61DAC">
      <w:pPr>
        <w:autoSpaceDE w:val="0"/>
        <w:autoSpaceDN w:val="0"/>
        <w:adjustRightInd w:val="0"/>
        <w:spacing w:line="240" w:lineRule="auto"/>
        <w:ind w:left="5240" w:firstLine="6"/>
        <w:jc w:val="center"/>
        <w:rPr>
          <w:del w:id="31" w:author="Mokrzycka Angelika" w:date="2025-10-08T08:16:00Z" w16du:dateUtc="2025-10-08T06:16:00Z"/>
          <w:rFonts w:ascii="Arial" w:hAnsi="Arial" w:cs="Arial"/>
          <w:i/>
          <w:iCs/>
          <w:color w:val="000000"/>
          <w:sz w:val="20"/>
          <w:szCs w:val="20"/>
          <w:lang w:eastAsia="pl-PL"/>
        </w:rPr>
      </w:pPr>
    </w:p>
    <w:p w14:paraId="2D692156" w14:textId="14D65439" w:rsidR="00D61DAC" w:rsidRPr="00377C35" w:rsidDel="000D6CB3" w:rsidRDefault="00D61DAC" w:rsidP="00D61DAC">
      <w:pPr>
        <w:autoSpaceDE w:val="0"/>
        <w:autoSpaceDN w:val="0"/>
        <w:adjustRightInd w:val="0"/>
        <w:spacing w:line="240" w:lineRule="auto"/>
        <w:rPr>
          <w:del w:id="32" w:author="Mokrzycka Angelika" w:date="2025-10-08T08:16:00Z" w16du:dateUtc="2025-10-08T06:16:00Z"/>
          <w:rFonts w:ascii="Arial" w:hAnsi="Arial" w:cs="Arial"/>
          <w:i/>
          <w:iCs/>
          <w:color w:val="000000"/>
          <w:sz w:val="24"/>
          <w:szCs w:val="24"/>
          <w:lang w:eastAsia="pl-PL"/>
        </w:rPr>
      </w:pPr>
    </w:p>
    <w:p w14:paraId="07500169" w14:textId="77777777" w:rsidR="00763045" w:rsidRDefault="00763045" w:rsidP="00763045">
      <w:pPr>
        <w:tabs>
          <w:tab w:val="left" w:pos="-5103"/>
          <w:tab w:val="left" w:pos="-4962"/>
          <w:tab w:val="left" w:pos="-4820"/>
        </w:tabs>
        <w:autoSpaceDE w:val="0"/>
        <w:jc w:val="right"/>
        <w:rPr>
          <w:rFonts w:ascii="Arial" w:eastAsia="Arial" w:hAnsi="Arial" w:cs="Arial"/>
          <w:color w:val="000000"/>
        </w:rPr>
      </w:pPr>
      <w:r w:rsidRPr="0032334A">
        <w:rPr>
          <w:rFonts w:ascii="Arial" w:eastAsia="Arial" w:hAnsi="Arial" w:cs="Arial"/>
          <w:color w:val="000000"/>
        </w:rPr>
        <w:t xml:space="preserve">          </w:t>
      </w:r>
      <w:r w:rsidRPr="006A51F1">
        <w:rPr>
          <w:rFonts w:ascii="Arial" w:eastAsia="Arial" w:hAnsi="Arial" w:cs="Arial"/>
          <w:color w:val="000000"/>
        </w:rPr>
        <w:t xml:space="preserve">       </w:t>
      </w:r>
    </w:p>
    <w:p w14:paraId="57104FD6" w14:textId="77777777" w:rsidR="00763045" w:rsidRDefault="00763045" w:rsidP="00763045">
      <w:pPr>
        <w:tabs>
          <w:tab w:val="left" w:pos="-5103"/>
          <w:tab w:val="left" w:pos="-4962"/>
          <w:tab w:val="left" w:pos="-4820"/>
        </w:tabs>
        <w:autoSpaceDE w:val="0"/>
        <w:jc w:val="right"/>
        <w:rPr>
          <w:rFonts w:ascii="Arial" w:eastAsia="Arial" w:hAnsi="Arial" w:cs="Arial"/>
          <w:color w:val="000000"/>
        </w:rPr>
      </w:pPr>
    </w:p>
    <w:p w14:paraId="16F1ED89" w14:textId="18F36938" w:rsidR="00763045" w:rsidRPr="004A6650" w:rsidRDefault="00763045" w:rsidP="00763045">
      <w:pPr>
        <w:tabs>
          <w:tab w:val="left" w:pos="-5103"/>
          <w:tab w:val="left" w:pos="-4962"/>
          <w:tab w:val="left" w:pos="-4820"/>
        </w:tabs>
        <w:autoSpaceDE w:val="0"/>
        <w:jc w:val="right"/>
        <w:rPr>
          <w:rFonts w:ascii="Arial" w:eastAsia="Arial" w:hAnsi="Arial" w:cs="Arial"/>
          <w:color w:val="000000"/>
        </w:rPr>
      </w:pPr>
      <w:r w:rsidRPr="006A51F1">
        <w:rPr>
          <w:rFonts w:ascii="Arial" w:eastAsia="Arial" w:hAnsi="Arial" w:cs="Arial"/>
          <w:color w:val="000000"/>
        </w:rPr>
        <w:t xml:space="preserve"> </w:t>
      </w:r>
      <w:r>
        <w:rPr>
          <w:rFonts w:ascii="Arial" w:eastAsia="Arial" w:hAnsi="Arial" w:cs="Arial"/>
          <w:color w:val="000000"/>
        </w:rPr>
        <w:t>……………………………………………..</w:t>
      </w:r>
      <w:r w:rsidRPr="006A51F1">
        <w:rPr>
          <w:rFonts w:ascii="Arial" w:eastAsia="Arial" w:hAnsi="Arial" w:cs="Arial"/>
          <w:color w:val="000000"/>
        </w:rPr>
        <w:t xml:space="preserve">        </w:t>
      </w:r>
      <w:r w:rsidRPr="004A6650">
        <w:rPr>
          <w:rFonts w:ascii="Arial" w:eastAsia="Arial" w:hAnsi="Arial" w:cs="Arial"/>
          <w:color w:val="000000"/>
        </w:rPr>
        <w:t xml:space="preserve">                               </w:t>
      </w:r>
    </w:p>
    <w:p w14:paraId="39C7AE9D" w14:textId="36E073F4" w:rsidR="00763045" w:rsidRDefault="00763045" w:rsidP="00763045">
      <w:pPr>
        <w:autoSpaceDE w:val="0"/>
        <w:autoSpaceDN w:val="0"/>
        <w:adjustRightInd w:val="0"/>
        <w:spacing w:line="240" w:lineRule="auto"/>
        <w:ind w:left="5240" w:firstLine="6"/>
        <w:jc w:val="center"/>
        <w:rPr>
          <w:rFonts w:ascii="Arial" w:hAnsi="Arial" w:cs="Arial"/>
          <w:i/>
          <w:iCs/>
          <w:color w:val="000000"/>
          <w:sz w:val="20"/>
          <w:szCs w:val="20"/>
          <w:lang w:eastAsia="pl-PL"/>
        </w:rPr>
      </w:pPr>
      <w:r w:rsidRPr="004A6650">
        <w:rPr>
          <w:rFonts w:ascii="Arial" w:hAnsi="Arial" w:cs="Arial"/>
          <w:i/>
          <w:sz w:val="20"/>
          <w:szCs w:val="20"/>
        </w:rPr>
        <w:t>podpis</w:t>
      </w:r>
      <w:r w:rsidRPr="004A6650">
        <w:rPr>
          <w:rFonts w:ascii="Arial" w:eastAsia="Arial" w:hAnsi="Arial" w:cs="Arial"/>
          <w:i/>
          <w:color w:val="000000"/>
          <w:sz w:val="20"/>
          <w:szCs w:val="20"/>
        </w:rPr>
        <w:t xml:space="preserve"> </w:t>
      </w:r>
      <w:r w:rsidRPr="0032334A">
        <w:rPr>
          <w:rFonts w:ascii="Arial" w:eastAsia="Arial" w:hAnsi="Arial" w:cs="Arial"/>
          <w:i/>
          <w:color w:val="000000"/>
          <w:sz w:val="20"/>
          <w:szCs w:val="20"/>
        </w:rPr>
        <w:t>osoby uprawnionej do reprezentowania</w:t>
      </w:r>
      <w:r w:rsidRPr="004D09BD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Partnera </w:t>
      </w:r>
    </w:p>
    <w:p w14:paraId="4A1B3547" w14:textId="77777777" w:rsidR="00232526" w:rsidRPr="00E03B4B" w:rsidRDefault="00232526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sectPr w:rsidR="00232526" w:rsidRPr="00E03B4B" w:rsidSect="00340C5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Maliszewska Marta" w:date="2025-04-14T09:49:00Z" w:initials="MM">
    <w:p w14:paraId="4BEC22A8" w14:textId="77777777" w:rsidR="00892F8F" w:rsidRDefault="00892F8F" w:rsidP="00892F8F">
      <w:pPr>
        <w:pStyle w:val="Tekstkomentarza"/>
      </w:pPr>
      <w:r>
        <w:rPr>
          <w:rStyle w:val="Odwoaniedokomentarza"/>
        </w:rPr>
        <w:annotationRef/>
      </w:r>
      <w:r>
        <w:t>Do jst nie trzeba tego oświadczenia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BEC22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A24E0DE" w16cex:dateUtc="2025-04-14T07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BEC22A8" w16cid:durableId="5A24E0D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85959" w14:textId="77777777" w:rsidR="007F3E80" w:rsidRDefault="007F3E80" w:rsidP="00E03B4B">
      <w:pPr>
        <w:spacing w:after="0" w:line="240" w:lineRule="auto"/>
      </w:pPr>
      <w:r>
        <w:separator/>
      </w:r>
    </w:p>
  </w:endnote>
  <w:endnote w:type="continuationSeparator" w:id="0">
    <w:p w14:paraId="626F48CF" w14:textId="77777777" w:rsidR="007F3E80" w:rsidRDefault="007F3E80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4194265"/>
      <w:docPartObj>
        <w:docPartGallery w:val="Page Numbers (Bottom of Page)"/>
        <w:docPartUnique/>
      </w:docPartObj>
    </w:sdtPr>
    <w:sdtEndPr/>
    <w:sdtContent>
      <w:p w14:paraId="6ED7C811" w14:textId="77777777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4DA9189F" wp14:editId="6B225C75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340C54">
          <w:fldChar w:fldCharType="begin"/>
        </w:r>
        <w:r w:rsidR="00F1112A">
          <w:instrText>PAGE   \* MERGEFORMAT</w:instrText>
        </w:r>
        <w:r w:rsidR="00340C54">
          <w:fldChar w:fldCharType="separate"/>
        </w:r>
        <w:r w:rsidR="006241C2">
          <w:rPr>
            <w:noProof/>
          </w:rPr>
          <w:t>1</w:t>
        </w:r>
        <w:r w:rsidR="00340C54">
          <w:fldChar w:fldCharType="end"/>
        </w:r>
      </w:p>
    </w:sdtContent>
  </w:sdt>
  <w:p w14:paraId="67232A7C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7C2D3" w14:textId="77777777" w:rsidR="007F3E80" w:rsidRDefault="007F3E80" w:rsidP="00E03B4B">
      <w:pPr>
        <w:spacing w:after="0" w:line="240" w:lineRule="auto"/>
      </w:pPr>
      <w:r>
        <w:separator/>
      </w:r>
    </w:p>
  </w:footnote>
  <w:footnote w:type="continuationSeparator" w:id="0">
    <w:p w14:paraId="26C7240F" w14:textId="77777777" w:rsidR="007F3E80" w:rsidRDefault="007F3E80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AD8D9F" w14:textId="1D5866C5" w:rsidR="0071018D" w:rsidDel="00DA7C8D" w:rsidRDefault="00E03B4B">
    <w:pPr>
      <w:pStyle w:val="Nagwek"/>
      <w:jc w:val="right"/>
      <w:rPr>
        <w:del w:id="33" w:author="Mokrzycka Angelika" w:date="2024-11-28T09:05:00Z"/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</w:t>
    </w:r>
    <w:ins w:id="34" w:author="Mokrzycka Angelika" w:date="2024-11-28T09:05:00Z">
      <w:r w:rsidR="00DA7C8D">
        <w:rPr>
          <w:rFonts w:ascii="Arial" w:hAnsi="Arial" w:cs="Arial"/>
          <w:i/>
          <w:iCs/>
        </w:rPr>
        <w:t xml:space="preserve"> </w:t>
      </w:r>
    </w:ins>
  </w:p>
  <w:p w14:paraId="5F1EC841" w14:textId="77777777" w:rsidR="00E03B4B" w:rsidRPr="00E03B4B" w:rsidRDefault="00E03B4B" w:rsidP="00DA7C8D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do wniosku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iszyńska Justyna">
    <w15:presenceInfo w15:providerId="AD" w15:userId="S-1-5-21-1871256238-1184215134-557001197-2396"/>
  </w15:person>
  <w15:person w15:author="Maliszewska Marta">
    <w15:presenceInfo w15:providerId="AD" w15:userId="S-1-5-21-1871256238-1184215134-557001197-2427"/>
  </w15:person>
  <w15:person w15:author="Mokrzycka Angelika">
    <w15:presenceInfo w15:providerId="AD" w15:userId="S-1-5-21-1871256238-1184215134-557001197-24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70EC"/>
    <w:rsid w:val="000D6CB3"/>
    <w:rsid w:val="000F196C"/>
    <w:rsid w:val="001335E3"/>
    <w:rsid w:val="001523F3"/>
    <w:rsid w:val="001668B4"/>
    <w:rsid w:val="001C4334"/>
    <w:rsid w:val="00232526"/>
    <w:rsid w:val="002A2F25"/>
    <w:rsid w:val="002E2451"/>
    <w:rsid w:val="0030293D"/>
    <w:rsid w:val="00340C54"/>
    <w:rsid w:val="00345885"/>
    <w:rsid w:val="003513EC"/>
    <w:rsid w:val="00377C35"/>
    <w:rsid w:val="0039341F"/>
    <w:rsid w:val="003B0DA0"/>
    <w:rsid w:val="003D2441"/>
    <w:rsid w:val="003F4C58"/>
    <w:rsid w:val="004615E6"/>
    <w:rsid w:val="004D55F1"/>
    <w:rsid w:val="004F1E70"/>
    <w:rsid w:val="00502CA3"/>
    <w:rsid w:val="00535DE8"/>
    <w:rsid w:val="00540B90"/>
    <w:rsid w:val="005D1270"/>
    <w:rsid w:val="006241C2"/>
    <w:rsid w:val="006323E3"/>
    <w:rsid w:val="00633CD0"/>
    <w:rsid w:val="006704F9"/>
    <w:rsid w:val="006827E3"/>
    <w:rsid w:val="00690E2B"/>
    <w:rsid w:val="006A51C8"/>
    <w:rsid w:val="006D0AEB"/>
    <w:rsid w:val="0071018D"/>
    <w:rsid w:val="00727F63"/>
    <w:rsid w:val="0074212D"/>
    <w:rsid w:val="00763045"/>
    <w:rsid w:val="00774F14"/>
    <w:rsid w:val="00780EBB"/>
    <w:rsid w:val="00786970"/>
    <w:rsid w:val="007A4B3F"/>
    <w:rsid w:val="007F080D"/>
    <w:rsid w:val="007F3E80"/>
    <w:rsid w:val="007F7FEC"/>
    <w:rsid w:val="00846081"/>
    <w:rsid w:val="00892F8F"/>
    <w:rsid w:val="00896184"/>
    <w:rsid w:val="008B32FE"/>
    <w:rsid w:val="009B1D42"/>
    <w:rsid w:val="009D0B2B"/>
    <w:rsid w:val="009D6EE2"/>
    <w:rsid w:val="009E7FB1"/>
    <w:rsid w:val="00B170EC"/>
    <w:rsid w:val="00B371CD"/>
    <w:rsid w:val="00BD1D1A"/>
    <w:rsid w:val="00C017E0"/>
    <w:rsid w:val="00C269CD"/>
    <w:rsid w:val="00C34072"/>
    <w:rsid w:val="00C522CE"/>
    <w:rsid w:val="00C5591C"/>
    <w:rsid w:val="00C940A1"/>
    <w:rsid w:val="00CA2752"/>
    <w:rsid w:val="00CA48EC"/>
    <w:rsid w:val="00D17E9F"/>
    <w:rsid w:val="00D45AFC"/>
    <w:rsid w:val="00D61DAC"/>
    <w:rsid w:val="00DA7C8D"/>
    <w:rsid w:val="00DF2A63"/>
    <w:rsid w:val="00DF36D4"/>
    <w:rsid w:val="00E03B4B"/>
    <w:rsid w:val="00E5526E"/>
    <w:rsid w:val="00E55886"/>
    <w:rsid w:val="00EA5BE2"/>
    <w:rsid w:val="00EB3125"/>
    <w:rsid w:val="00EC2B57"/>
    <w:rsid w:val="00F1112A"/>
    <w:rsid w:val="00F21CBD"/>
    <w:rsid w:val="00F75775"/>
    <w:rsid w:val="00FA19B6"/>
    <w:rsid w:val="00FA49AB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94EDF"/>
  <w15:docId w15:val="{E52DD621-4DB0-4E2B-A623-FE8D4EC1A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C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7F7FEC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690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61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9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microsoft.com/office/2011/relationships/people" Target="people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Mokrzycka Angelika</cp:lastModifiedBy>
  <cp:revision>42</cp:revision>
  <cp:lastPrinted>2023-06-20T11:20:00Z</cp:lastPrinted>
  <dcterms:created xsi:type="dcterms:W3CDTF">2023-06-20T07:12:00Z</dcterms:created>
  <dcterms:modified xsi:type="dcterms:W3CDTF">2026-02-11T10:11:00Z</dcterms:modified>
</cp:coreProperties>
</file>